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66713" w14:textId="50E5B4D0" w:rsidR="00CD06CA" w:rsidRDefault="00CD06CA">
      <w:pPr>
        <w:pStyle w:val="CLASSIFICAZIONEBODY1"/>
        <w:rPr>
          <w:highlight w:val="yellow"/>
        </w:rPr>
      </w:pPr>
    </w:p>
    <w:p w14:paraId="373DDA18"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5AE4AB86" w14:textId="77777777"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FORNTITURA </w:t>
      </w:r>
      <w:r w:rsidRPr="003F25CC">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sidR="003F25CC">
        <w:rPr>
          <w:rFonts w:eastAsia="Times New Roman" w:cs="Trebuchet MS"/>
          <w:b/>
          <w:caps/>
          <w:kern w:val="1"/>
          <w:sz w:val="20"/>
          <w:szCs w:val="20"/>
          <w:lang w:eastAsia="ar-SA"/>
        </w:rPr>
        <w:t>ambito dell’ACCORDO QUADRO</w:t>
      </w:r>
      <w:r>
        <w:rPr>
          <w:rFonts w:eastAsia="Times New Roman" w:cs="Trebuchet MS"/>
          <w:b/>
          <w:caps/>
          <w:kern w:val="1"/>
          <w:sz w:val="20"/>
          <w:szCs w:val="20"/>
          <w:lang w:eastAsia="ar-SA"/>
        </w:rPr>
        <w:t xml:space="preserve"> __________________________ </w:t>
      </w:r>
    </w:p>
    <w:p w14:paraId="11952799"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221CCBFC"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Pr="000D07C1">
        <w:rPr>
          <w:rFonts w:eastAsia="Times New Roman" w:cs="Times New Roman"/>
          <w:sz w:val="20"/>
          <w:szCs w:val="20"/>
          <w:lang w:eastAsia="it-IT"/>
        </w:rPr>
        <w:t>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196/2003 e s.m.i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45CA4D40"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7D026DC2" w14:textId="77777777"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 xml:space="preserve">&lt;Valorizzare in ragione dell’oggetto del </w:t>
      </w:r>
      <w:proofErr w:type="gramStart"/>
      <w:r w:rsidRPr="000D07C1">
        <w:rPr>
          <w:b/>
          <w:bCs/>
          <w:i/>
          <w:color w:val="0000FF"/>
          <w:sz w:val="20"/>
          <w:szCs w:val="20"/>
          <w:lang w:eastAsia="ar-SA"/>
        </w:rPr>
        <w:t>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w:t>
      </w:r>
      <w:proofErr w:type="gramEnd"/>
      <w:r w:rsidRPr="000D07C1">
        <w:rPr>
          <w:rFonts w:eastAsia="Calibri"/>
          <w:sz w:val="20"/>
          <w:szCs w:val="20"/>
        </w:rPr>
        <w:t>____________</w:t>
      </w:r>
      <w:r w:rsidRPr="000D07C1">
        <w:rPr>
          <w:b/>
          <w:bCs/>
          <w:i/>
          <w:color w:val="0000FF"/>
          <w:sz w:val="20"/>
          <w:szCs w:val="20"/>
          <w:lang w:eastAsia="ar-SA"/>
        </w:rPr>
        <w:t>&gt;</w:t>
      </w:r>
      <w:r w:rsidRPr="000D07C1">
        <w:rPr>
          <w:rFonts w:eastAsia="Calibri"/>
          <w:sz w:val="20"/>
          <w:szCs w:val="20"/>
        </w:rPr>
        <w:t xml:space="preserve"> </w:t>
      </w:r>
    </w:p>
    <w:p w14:paraId="61399FB0"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14:paraId="7AB018A6"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w:t>
      </w:r>
      <w:r w:rsidRPr="00CC7AF5">
        <w:rPr>
          <w:b/>
          <w:bCs/>
          <w:i/>
          <w:color w:val="0000FF"/>
          <w:sz w:val="20"/>
          <w:szCs w:val="20"/>
          <w:lang w:eastAsia="ar-SA"/>
        </w:rPr>
        <w:t>&gt;</w:t>
      </w:r>
      <w:r w:rsidRPr="00853836">
        <w:rPr>
          <w:rFonts w:eastAsia="Calibri"/>
          <w:sz w:val="20"/>
          <w:szCs w:val="20"/>
        </w:rPr>
        <w:t xml:space="preserve">. </w:t>
      </w:r>
    </w:p>
    <w:p w14:paraId="50AE7FDB"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516BCF9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3007EEA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3B5B8736"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415EF6D6"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73304FDF"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1F751FF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6B5712D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067A244A"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w:t>
      </w:r>
      <w:proofErr w:type="gramStart"/>
      <w:r w:rsidRPr="00034320">
        <w:rPr>
          <w:sz w:val="20"/>
          <w:szCs w:val="20"/>
        </w:rPr>
        <w:t>per</w:t>
      </w:r>
      <w:proofErr w:type="gramEnd"/>
      <w:r w:rsidRPr="00034320">
        <w:rPr>
          <w:sz w:val="20"/>
          <w:szCs w:val="20"/>
        </w:rPr>
        <w:t xml:space="preserve">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16CED346"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lastRenderedPageBreak/>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178BD43D"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6A59D74A"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13A51564" w14:textId="61C80506" w:rsidR="00C71FFA" w:rsidRPr="0061723C" w:rsidRDefault="00C71FFA" w:rsidP="00C71FFA">
      <w:pPr>
        <w:numPr>
          <w:ilvl w:val="0"/>
          <w:numId w:val="3"/>
        </w:numPr>
        <w:spacing w:after="0" w:line="240" w:lineRule="auto"/>
        <w:contextualSpacing/>
        <w:jc w:val="both"/>
        <w:rPr>
          <w:sz w:val="20"/>
          <w:szCs w:val="20"/>
        </w:rPr>
      </w:pPr>
      <w:r w:rsidRPr="0061723C">
        <w:rPr>
          <w:sz w:val="20"/>
          <w:szCs w:val="20"/>
        </w:rPr>
        <w:t xml:space="preserve">adottare le misure minime di sicurezza ICT per le PP.AA. di cui alla Circolare AgID n. 2/2017 del 18 aprile 2017. </w:t>
      </w:r>
    </w:p>
    <w:p w14:paraId="3F325932"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14:paraId="0994B207"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287E685F"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1476D656"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2E096235"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3909513D"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357E5DAA"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BDC07B1"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531FEF56"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w:t>
      </w:r>
      <w:r w:rsidRPr="00A37C95">
        <w:rPr>
          <w:sz w:val="20"/>
          <w:szCs w:val="20"/>
        </w:rPr>
        <w:lastRenderedPageBreak/>
        <w:t xml:space="preserve">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0B2D8E83"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6DC0EA04"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1CDE7EA9"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1EADDFC1"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0F6DB819"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7F3C4768"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468C670D"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data breach</w:t>
      </w:r>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135A4ABF"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09F23FE1"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comunicare al Titolare del trattamento il nome ed i dati del proprio “Responsabile della protezione dei dati”, qualora, in ragione dell’attività svolta, ne abbia designato uno </w:t>
      </w:r>
      <w:r w:rsidRPr="005D2ADA">
        <w:rPr>
          <w:sz w:val="20"/>
          <w:szCs w:val="20"/>
        </w:rPr>
        <w:lastRenderedPageBreak/>
        <w:t>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2D8960F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0A590553"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142DF9B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42D20D5E"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0F579CDA"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w:t>
      </w:r>
      <w:proofErr w:type="gramStart"/>
      <w:r w:rsidRPr="009512CF">
        <w:rPr>
          <w:sz w:val="20"/>
          <w:szCs w:val="20"/>
        </w:rPr>
        <w:t>posta in essere</w:t>
      </w:r>
      <w:proofErr w:type="gramEnd"/>
      <w:r w:rsidRPr="009512CF">
        <w:rPr>
          <w:sz w:val="20"/>
          <w:szCs w:val="20"/>
        </w:rPr>
        <w:t xml:space="preserve"> dal Responsabile del trattamento. </w:t>
      </w:r>
    </w:p>
    <w:p w14:paraId="2F291889"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69F023B" w14:textId="77777777" w:rsidR="001105D3"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p w14:paraId="0DE710FC" w14:textId="7175DD3D" w:rsidR="00B546DF" w:rsidRPr="00B546DF" w:rsidRDefault="00B546DF" w:rsidP="00AC6E13">
      <w:pPr>
        <w:tabs>
          <w:tab w:val="left" w:pos="5295"/>
        </w:tabs>
        <w:rPr>
          <w:sz w:val="20"/>
          <w:szCs w:val="20"/>
        </w:rPr>
      </w:pPr>
    </w:p>
    <w:sectPr w:rsidR="00B546DF" w:rsidRPr="00B546DF">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E02D4" w14:textId="77777777" w:rsidR="005B3BEC" w:rsidRDefault="005B3BEC" w:rsidP="00C71FFA">
      <w:pPr>
        <w:spacing w:after="0" w:line="240" w:lineRule="auto"/>
      </w:pPr>
      <w:r>
        <w:separator/>
      </w:r>
    </w:p>
  </w:endnote>
  <w:endnote w:type="continuationSeparator" w:id="0">
    <w:p w14:paraId="4F0F5C01" w14:textId="77777777" w:rsidR="005B3BEC" w:rsidRDefault="005B3BEC"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C33F0" w14:textId="4945F9AC" w:rsidR="00B546DF" w:rsidDel="00166BC0" w:rsidRDefault="00166BC0" w:rsidP="00724A5B">
    <w:pPr>
      <w:pStyle w:val="Pidipagina"/>
      <w:pBdr>
        <w:top w:val="single" w:sz="4" w:space="1" w:color="auto"/>
      </w:pBdr>
      <w:jc w:val="both"/>
      <w:rPr>
        <w:del w:id="1" w:author="Autore"/>
        <w:rFonts w:ascii="Arial" w:hAnsi="Arial" w:cs="Arial"/>
        <w:sz w:val="16"/>
        <w:szCs w:val="16"/>
      </w:rPr>
    </w:pPr>
    <w:ins w:id="2" w:author="Autore">
      <w:r>
        <w:rPr>
          <w:rFonts w:ascii="Arial" w:hAnsi="Arial" w:cs="Arial"/>
          <w:sz w:val="16"/>
          <w:szCs w:val="16"/>
        </w:rPr>
        <w:t xml:space="preserve">Moduli di dichiarazione - </w:t>
      </w:r>
    </w:ins>
    <w:del w:id="3" w:author="Autore">
      <w:r w:rsidR="003922C9" w:rsidRPr="003922C9" w:rsidDel="00166BC0">
        <w:rPr>
          <w:rFonts w:ascii="Arial" w:hAnsi="Arial" w:cs="Arial"/>
          <w:sz w:val="16"/>
          <w:szCs w:val="16"/>
        </w:rPr>
        <w:delText>Classificazione Consip: Ambito Pubblico</w:delText>
      </w:r>
    </w:del>
  </w:p>
  <w:p w14:paraId="344D9A8C" w14:textId="3BA80B74" w:rsidR="00724A5B" w:rsidRPr="00277713" w:rsidRDefault="00724A5B" w:rsidP="00724A5B">
    <w:pPr>
      <w:pStyle w:val="Pidipagina"/>
      <w:pBdr>
        <w:top w:val="single" w:sz="4" w:space="1" w:color="auto"/>
      </w:pBdr>
      <w:jc w:val="both"/>
      <w:rPr>
        <w:rStyle w:val="Numeropagina"/>
        <w:rFonts w:ascii="Arial" w:hAnsi="Arial" w:cs="Arial"/>
        <w:b w:val="0"/>
        <w:bCs/>
      </w:rPr>
    </w:pPr>
    <w:r w:rsidRPr="00277713">
      <w:rPr>
        <w:rStyle w:val="Numeropagina"/>
        <w:rFonts w:ascii="Arial" w:hAnsi="Arial" w:cs="Arial"/>
        <w:b w:val="0"/>
        <w:bCs/>
      </w:rPr>
      <w:t>Gara a procedura aperta per l’affidamento di un accordo quadro avente ad oggetto la fornitura, messa in esercizio e manutenzione di centrali telefoniche e di prodotti, e servizi connessi per le pubbliche amministrazioni – ID 2857</w:t>
    </w:r>
    <w:r w:rsidR="00483DE6">
      <w:rPr>
        <w:rStyle w:val="Numeropagina"/>
        <w:rFonts w:ascii="Arial" w:hAnsi="Arial" w:cs="Arial"/>
        <w:b w:val="0"/>
        <w:bCs/>
      </w:rPr>
      <w:t>.</w:t>
    </w:r>
  </w:p>
  <w:p w14:paraId="2EB3A253" w14:textId="01BD5973" w:rsidR="00F5744D" w:rsidRPr="00724A5B" w:rsidDel="00166BC0" w:rsidRDefault="00DE0721" w:rsidP="00C07215">
    <w:pPr>
      <w:pStyle w:val="Pidipagina"/>
      <w:pBdr>
        <w:top w:val="single" w:sz="4" w:space="1" w:color="auto"/>
      </w:pBdr>
      <w:rPr>
        <w:del w:id="4" w:author="Autore"/>
        <w:rFonts w:ascii="Arial" w:hAnsi="Arial" w:cs="Arial"/>
        <w:sz w:val="16"/>
        <w:szCs w:val="16"/>
      </w:rPr>
    </w:pPr>
    <w:del w:id="5" w:author="Autore">
      <w:r w:rsidRPr="00724A5B" w:rsidDel="00166BC0">
        <w:rPr>
          <w:rFonts w:ascii="Arial" w:hAnsi="Arial" w:cs="Arial"/>
          <w:sz w:val="16"/>
          <w:szCs w:val="16"/>
        </w:rPr>
        <w:delText>Allegato</w:delText>
      </w:r>
      <w:r w:rsidR="00724A5B" w:rsidRPr="00724A5B" w:rsidDel="00166BC0">
        <w:rPr>
          <w:rFonts w:ascii="Arial" w:hAnsi="Arial" w:cs="Arial"/>
          <w:sz w:val="16"/>
          <w:szCs w:val="16"/>
        </w:rPr>
        <w:delText xml:space="preserve"> a) allo Schema di Accordo Quadro </w:delText>
      </w:r>
      <w:r w:rsidRPr="00724A5B" w:rsidDel="00166BC0">
        <w:rPr>
          <w:rFonts w:ascii="Arial" w:hAnsi="Arial" w:cs="Arial"/>
          <w:sz w:val="16"/>
          <w:szCs w:val="16"/>
        </w:rPr>
        <w:delText xml:space="preserve">- Fac simile Nomina </w:delText>
      </w:r>
      <w:r w:rsidR="00C5660E" w:rsidRPr="00724A5B" w:rsidDel="00166BC0">
        <w:rPr>
          <w:rFonts w:ascii="Arial" w:hAnsi="Arial" w:cs="Arial"/>
          <w:sz w:val="16"/>
          <w:szCs w:val="16"/>
        </w:rPr>
        <w:delText>del</w:delText>
      </w:r>
      <w:r w:rsidRPr="00724A5B" w:rsidDel="00166BC0">
        <w:rPr>
          <w:rFonts w:ascii="Arial" w:hAnsi="Arial" w:cs="Arial"/>
          <w:sz w:val="16"/>
          <w:szCs w:val="16"/>
        </w:rPr>
        <w:delText xml:space="preserve"> responsabile del trattamento </w:delText>
      </w:r>
      <w:r w:rsidR="00C5660E" w:rsidRPr="00724A5B" w:rsidDel="00166BC0">
        <w:rPr>
          <w:rFonts w:ascii="Arial" w:hAnsi="Arial" w:cs="Arial"/>
          <w:sz w:val="16"/>
          <w:szCs w:val="16"/>
        </w:rPr>
        <w:delText>dei dati</w:delText>
      </w:r>
    </w:del>
  </w:p>
  <w:customXmlDelRangeStart w:id="6" w:author="Autore"/>
  <w:sdt>
    <w:sdtPr>
      <w:id w:val="-732773746"/>
      <w:docPartObj>
        <w:docPartGallery w:val="Page Numbers (Bottom of Page)"/>
        <w:docPartUnique/>
      </w:docPartObj>
    </w:sdtPr>
    <w:sdtEndPr>
      <w:rPr>
        <w:rFonts w:ascii="Arial" w:hAnsi="Arial" w:cs="Arial"/>
        <w:sz w:val="16"/>
        <w:szCs w:val="16"/>
      </w:rPr>
    </w:sdtEndPr>
    <w:sdtContent>
      <w:customXmlDelRangeEnd w:id="6"/>
      <w:p w14:paraId="0F3A5EB6" w14:textId="752924B0" w:rsidR="00CD06CA" w:rsidRPr="00CD06CA" w:rsidRDefault="00CD06CA" w:rsidP="00CD06CA">
        <w:pPr>
          <w:pStyle w:val="Pidipagina"/>
          <w:jc w:val="right"/>
          <w:rPr>
            <w:rFonts w:ascii="Arial" w:hAnsi="Arial" w:cs="Arial"/>
            <w:sz w:val="16"/>
            <w:szCs w:val="16"/>
          </w:rPr>
        </w:pPr>
        <w:r w:rsidRPr="00724A5B">
          <w:rPr>
            <w:rFonts w:ascii="Arial" w:hAnsi="Arial" w:cs="Arial"/>
            <w:sz w:val="16"/>
            <w:szCs w:val="16"/>
          </w:rPr>
          <w:fldChar w:fldCharType="begin"/>
        </w:r>
        <w:r w:rsidRPr="00724A5B">
          <w:rPr>
            <w:rFonts w:ascii="Arial" w:hAnsi="Arial" w:cs="Arial"/>
            <w:sz w:val="16"/>
            <w:szCs w:val="16"/>
          </w:rPr>
          <w:instrText>PAGE   \* MERGEFORMAT</w:instrText>
        </w:r>
        <w:r w:rsidRPr="00724A5B">
          <w:rPr>
            <w:rFonts w:ascii="Arial" w:hAnsi="Arial" w:cs="Arial"/>
            <w:sz w:val="16"/>
            <w:szCs w:val="16"/>
          </w:rPr>
          <w:fldChar w:fldCharType="separate"/>
        </w:r>
        <w:r w:rsidRPr="00724A5B">
          <w:rPr>
            <w:rFonts w:ascii="Arial" w:hAnsi="Arial" w:cs="Arial"/>
            <w:sz w:val="16"/>
            <w:szCs w:val="16"/>
          </w:rPr>
          <w:t>1</w:t>
        </w:r>
        <w:r w:rsidRPr="00724A5B">
          <w:rPr>
            <w:rFonts w:ascii="Arial" w:hAnsi="Arial" w:cs="Arial"/>
            <w:sz w:val="16"/>
            <w:szCs w:val="16"/>
          </w:rPr>
          <w:fldChar w:fldCharType="end"/>
        </w:r>
      </w:p>
      <w:customXmlDelRangeStart w:id="7" w:author="Autore"/>
    </w:sdtContent>
  </w:sdt>
  <w:customXmlDelRangeEnd w:i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79434" w14:textId="77777777" w:rsidR="005B3BEC" w:rsidRDefault="005B3BEC" w:rsidP="00C71FFA">
      <w:pPr>
        <w:spacing w:after="0" w:line="240" w:lineRule="auto"/>
      </w:pPr>
      <w:r>
        <w:separator/>
      </w:r>
    </w:p>
  </w:footnote>
  <w:footnote w:type="continuationSeparator" w:id="0">
    <w:p w14:paraId="526F0625" w14:textId="77777777" w:rsidR="005B3BEC" w:rsidRDefault="005B3BEC"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C801C" w14:textId="3982F5F7" w:rsidR="00B30BE9" w:rsidRDefault="00B30BE9">
    <w:pPr>
      <w:pStyle w:val="Intestazione"/>
    </w:pPr>
    <w:del w:id="0" w:author="Autore">
      <w:r w:rsidRPr="0005165F" w:rsidDel="00166BC0">
        <w:rPr>
          <w:noProof/>
          <w:color w:val="004288"/>
          <w:sz w:val="18"/>
          <w:szCs w:val="18"/>
        </w:rPr>
        <w:drawing>
          <wp:anchor distT="0" distB="0" distL="114300" distR="114300" simplePos="1" relativeHeight="251658240" behindDoc="0" locked="0" layoutInCell="1" allowOverlap="1" wp14:anchorId="51C28584" wp14:editId="352391F6">
            <wp:simplePos x="720090" y="455295"/>
            <wp:positionH relativeFrom="column">
              <wp:posOffset>720090</wp:posOffset>
            </wp:positionH>
            <wp:positionV relativeFrom="page">
              <wp:posOffset>455295</wp:posOffset>
            </wp:positionV>
            <wp:extent cx="1212605" cy="298800"/>
            <wp:effectExtent l="0" t="0" r="6985" b="6350"/>
            <wp:wrapNone/>
            <wp:docPr id="529366408" name="Immagine 52936640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9389056">
    <w:abstractNumId w:val="0"/>
  </w:num>
  <w:num w:numId="2" w16cid:durableId="2040472818">
    <w:abstractNumId w:val="1"/>
  </w:num>
  <w:num w:numId="3" w16cid:durableId="477695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8180A"/>
    <w:rsid w:val="001105D3"/>
    <w:rsid w:val="00116878"/>
    <w:rsid w:val="001312A3"/>
    <w:rsid w:val="00166BC0"/>
    <w:rsid w:val="001A3469"/>
    <w:rsid w:val="001C1949"/>
    <w:rsid w:val="001E7F5D"/>
    <w:rsid w:val="00252F2D"/>
    <w:rsid w:val="00277713"/>
    <w:rsid w:val="002E541E"/>
    <w:rsid w:val="00311DB5"/>
    <w:rsid w:val="00376425"/>
    <w:rsid w:val="003922C9"/>
    <w:rsid w:val="003F25CC"/>
    <w:rsid w:val="004207EF"/>
    <w:rsid w:val="00483DE6"/>
    <w:rsid w:val="00490355"/>
    <w:rsid w:val="004B147E"/>
    <w:rsid w:val="005A1A05"/>
    <w:rsid w:val="005B3BEC"/>
    <w:rsid w:val="005D4AEE"/>
    <w:rsid w:val="00663162"/>
    <w:rsid w:val="006F035E"/>
    <w:rsid w:val="00724A5B"/>
    <w:rsid w:val="00753CCF"/>
    <w:rsid w:val="00787E2D"/>
    <w:rsid w:val="00855FCF"/>
    <w:rsid w:val="00A330DE"/>
    <w:rsid w:val="00AC3290"/>
    <w:rsid w:val="00AC6E13"/>
    <w:rsid w:val="00B30BE9"/>
    <w:rsid w:val="00B546DF"/>
    <w:rsid w:val="00BF2074"/>
    <w:rsid w:val="00C07215"/>
    <w:rsid w:val="00C5660E"/>
    <w:rsid w:val="00C71FFA"/>
    <w:rsid w:val="00CB6EBA"/>
    <w:rsid w:val="00CC7AF5"/>
    <w:rsid w:val="00CD06CA"/>
    <w:rsid w:val="00D0603B"/>
    <w:rsid w:val="00D31D84"/>
    <w:rsid w:val="00D829EC"/>
    <w:rsid w:val="00DA65D1"/>
    <w:rsid w:val="00DE0721"/>
    <w:rsid w:val="00E37B0F"/>
    <w:rsid w:val="00E6543F"/>
    <w:rsid w:val="00EC0EB9"/>
    <w:rsid w:val="00F005C4"/>
    <w:rsid w:val="00F5744D"/>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252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iPriority w:val="99"/>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483D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35ceae5d1d0045f236fc541ba66af713">
  <xsd:schema xmlns:xsd="http://www.w3.org/2001/XMLSchema" xmlns:xs="http://www.w3.org/2001/XMLSchema" xmlns:p="http://schemas.microsoft.com/office/2006/metadata/properties" xmlns:ns2="93cd5faf-1904-4bbd-8598-f213a7daec58" targetNamespace="http://schemas.microsoft.com/office/2006/metadata/properties" ma:root="true" ma:fieldsID="3bdae466a09ca90392dcabf41a593357"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2464E-CB5B-4FDF-A26D-A56C5D557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4FA730-3E44-448C-825C-B3E3E9976729}">
  <ds:schemaRefs>
    <ds:schemaRef ds:uri="http://schemas.openxmlformats.org/officeDocument/2006/bibliography"/>
  </ds:schemaRefs>
</ds:datastoreItem>
</file>

<file path=customXml/itemProps3.xml><?xml version="1.0" encoding="utf-8"?>
<ds:datastoreItem xmlns:ds="http://schemas.openxmlformats.org/officeDocument/2006/customXml" ds:itemID="{1FC2291A-D969-4A0B-91D8-99AFD178A9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F6E500-CA27-48AA-87BC-DCAD5E8CA7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2395</Words>
  <Characters>14673</Characters>
  <Application>Microsoft Office Word</Application>
  <DocSecurity>0</DocSecurity>
  <Lines>171</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2025-11-07T22:47:00Z</dcterms:created>
  <dcterms:modified xsi:type="dcterms:W3CDTF">2025-11-12T08:52:00Z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